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9A03F6" w14:textId="77777777" w:rsidR="00507204" w:rsidRPr="00507204" w:rsidRDefault="00507204" w:rsidP="00507204">
      <w:pPr>
        <w:pStyle w:val="titel2"/>
        <w:spacing w:before="0" w:beforeAutospacing="0" w:after="0" w:afterAutospacing="0"/>
        <w:jc w:val="center"/>
        <w:rPr>
          <w:b/>
          <w:sz w:val="28"/>
          <w:szCs w:val="28"/>
        </w:rPr>
      </w:pPr>
      <w:r w:rsidRPr="00507204">
        <w:rPr>
          <w:b/>
          <w:sz w:val="28"/>
          <w:szCs w:val="28"/>
        </w:rPr>
        <w:t>Bekendtgørelse om forretningsordenen for Adoptionsnævnet</w:t>
      </w:r>
    </w:p>
    <w:p w14:paraId="1896F2B3" w14:textId="77777777" w:rsidR="00507204" w:rsidRDefault="00507204" w:rsidP="00507204">
      <w:pPr>
        <w:pStyle w:val="indledning2"/>
        <w:spacing w:before="0" w:beforeAutospacing="0" w:after="0" w:afterAutospacing="0"/>
      </w:pPr>
    </w:p>
    <w:p w14:paraId="71E97A17" w14:textId="181EDFD1" w:rsidR="00507204" w:rsidRDefault="00507204" w:rsidP="00507204">
      <w:pPr>
        <w:pStyle w:val="indledning2"/>
        <w:spacing w:before="0" w:beforeAutospacing="0" w:after="0" w:afterAutospacing="0"/>
      </w:pPr>
      <w:r>
        <w:t>I medfør af § 25, nr. 1 og 2, § 25 b, stk. 1, 5. pkt., § 25 b, stk. 4, 2. pkt.,</w:t>
      </w:r>
      <w:ins w:id="0" w:author="Maria Schultz" w:date="2024-06-17T12:46:00Z">
        <w:r w:rsidR="00056F03">
          <w:t xml:space="preserve"> og</w:t>
        </w:r>
      </w:ins>
      <w:r>
        <w:t xml:space="preserve"> § 25 b, stk. 5, </w:t>
      </w:r>
      <w:del w:id="1" w:author="Maria Schultz" w:date="2024-06-17T12:46:00Z">
        <w:r w:rsidDel="00056F03">
          <w:delText xml:space="preserve">og § 31 j </w:delText>
        </w:r>
      </w:del>
      <w:r>
        <w:t>i adoptionsloven, jf. lovbekendtgørelse nr. 775 af 7. august 2019, fastsættes:</w:t>
      </w:r>
    </w:p>
    <w:p w14:paraId="24FDC5FC" w14:textId="77777777" w:rsidR="00507204" w:rsidRDefault="00507204" w:rsidP="00507204">
      <w:pPr>
        <w:pStyle w:val="kapitel"/>
        <w:spacing w:before="0" w:beforeAutospacing="0" w:after="0" w:afterAutospacing="0"/>
      </w:pPr>
    </w:p>
    <w:p w14:paraId="36A11151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>Kapitel 1</w:t>
      </w:r>
    </w:p>
    <w:p w14:paraId="5C220FD0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Adoptionsnævnets organisation og kompetence</w:t>
      </w:r>
    </w:p>
    <w:p w14:paraId="21C59207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337FECDD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1.</w:t>
      </w:r>
      <w:r>
        <w:t xml:space="preserve"> Adoptionsnævnet består af en formand, der skal være landsdommer eller højesteretsdommer, og af ni andre medlemmer, heraf fire medlemmer med lægelig sagkundskab (pædiatri, intern medicin, psykiatri og børne- og ungdomspsykiatri), en psykolog, en socialrådgiver, 2 lægmedlemmer samt en jurist fra Ankestyrelsen.</w:t>
      </w:r>
    </w:p>
    <w:p w14:paraId="4DAE975A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Det juridiske medlem er næstformand for nævnet. Næstformanden træder i formandens sted, hvis formanden er forhindret.</w:t>
      </w:r>
    </w:p>
    <w:p w14:paraId="3DF132F5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693CC3FB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2.</w:t>
      </w:r>
      <w:r>
        <w:t xml:space="preserve"> Nævnets væsentligste opgaver er:</w:t>
      </w:r>
    </w:p>
    <w:p w14:paraId="5B37725D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1)</w:t>
      </w:r>
      <w:r>
        <w:t xml:space="preserve"> At behandle klager over afgørelser, der er truffet af adoptionssamrådene, jf. kapitel 4, og føre tilsyn med adoptionssamrådene, jf. kapitel 5.</w:t>
      </w:r>
    </w:p>
    <w:p w14:paraId="792B2F20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2)</w:t>
      </w:r>
      <w:r>
        <w:t xml:space="preserve"> Ved national fremmedadoption at udvælge den godkendte ansøger, som skønnes bedst egnet til at adoptere et bestemt barn.</w:t>
      </w:r>
    </w:p>
    <w:p w14:paraId="08BBDA8F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3)</w:t>
      </w:r>
      <w:r>
        <w:t xml:space="preserve"> At udnævne et antal særligt sagkyndige børnelæger, der kan vejlede adoptionsansøgere i forbindelse med matchningsforslag.</w:t>
      </w:r>
    </w:p>
    <w:p w14:paraId="29BC6436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4)</w:t>
      </w:r>
      <w:r>
        <w:t xml:space="preserve"> At indsamle, bearbejde og formidle viden om adoption.</w:t>
      </w:r>
    </w:p>
    <w:p w14:paraId="3B5D314D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5)</w:t>
      </w:r>
      <w:r>
        <w:t xml:space="preserve"> At udgive en årsberetning.</w:t>
      </w:r>
    </w:p>
    <w:p w14:paraId="01392DF8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09A53227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3.</w:t>
      </w:r>
      <w:r>
        <w:t xml:space="preserve"> Nævnets formand tilrettelægger nævnets arbejde og leder nævnets møder.</w:t>
      </w:r>
    </w:p>
    <w:p w14:paraId="2181B858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 w:rsidRPr="00507204">
        <w:rPr>
          <w:i/>
        </w:rPr>
        <w:t xml:space="preserve"> </w:t>
      </w:r>
      <w:r>
        <w:t>Formanden varetager i samarbejde med sekretariatet nævnets daglige funktioner, herunder besvarelse af høringer og forespørgsler af overvejende faktuel karakter.</w:t>
      </w:r>
    </w:p>
    <w:p w14:paraId="0889D376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De øvrige medlemmer af nævnet orienteres efterfølgende om henvendelser til og fra nævnet, som er varetaget af formanden og sekretariatet efter stk. 2.</w:t>
      </w:r>
    </w:p>
    <w:p w14:paraId="2A821CA3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5C917556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4.</w:t>
      </w:r>
      <w:r>
        <w:t xml:space="preserve"> Formanden, eller </w:t>
      </w:r>
      <w:proofErr w:type="gramStart"/>
      <w:r>
        <w:t>den formanden</w:t>
      </w:r>
      <w:proofErr w:type="gramEnd"/>
      <w:r>
        <w:t xml:space="preserve"> bemyndiger hertil, repræsenterer nævnet.</w:t>
      </w:r>
    </w:p>
    <w:p w14:paraId="534F5DD0" w14:textId="77777777" w:rsidR="00507204" w:rsidRDefault="00507204" w:rsidP="00507204">
      <w:pPr>
        <w:pStyle w:val="kapitel"/>
        <w:spacing w:before="0" w:beforeAutospacing="0" w:after="0" w:afterAutospacing="0"/>
      </w:pPr>
    </w:p>
    <w:p w14:paraId="26CED692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>Kapitel 2</w:t>
      </w:r>
    </w:p>
    <w:p w14:paraId="680A68FE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Sekretariatet</w:t>
      </w:r>
    </w:p>
    <w:p w14:paraId="726ABCD3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03DAE1B8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5.</w:t>
      </w:r>
      <w:r>
        <w:t xml:space="preserve"> Ankestyrelsen stiller sekretariatsbistand til rådighed for Adoptionsnævnet.</w:t>
      </w:r>
    </w:p>
    <w:p w14:paraId="7F11F514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Til sekretariatet kan knyttes sagkyndige som konsulenter.</w:t>
      </w:r>
    </w:p>
    <w:p w14:paraId="6EF40B08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Nævnet kan gøre brug af eksterne konsulenter, navnlig til at indsamle, bearbejde og formidle viden om adoption, jf. § 2, nr. 4.</w:t>
      </w:r>
    </w:p>
    <w:p w14:paraId="23581B08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0611D5C1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6.</w:t>
      </w:r>
      <w:r>
        <w:t xml:space="preserve"> Sekretariatet yder nævnet bistand til nævnsarbejdet og forestår herunder den løbende ajourføring og supplering af nævnets viden om adoption.</w:t>
      </w:r>
    </w:p>
    <w:p w14:paraId="75420A67" w14:textId="77777777" w:rsidR="00507204" w:rsidRDefault="00507204" w:rsidP="00507204">
      <w:pPr>
        <w:pStyle w:val="kapitel"/>
        <w:spacing w:before="0" w:beforeAutospacing="0" w:after="0" w:afterAutospacing="0"/>
      </w:pPr>
    </w:p>
    <w:p w14:paraId="01960197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>Kapitel 3</w:t>
      </w:r>
    </w:p>
    <w:p w14:paraId="72C7AE2E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Adoptionsnævnets møder m.v.</w:t>
      </w:r>
    </w:p>
    <w:p w14:paraId="717220FB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Nævnsbehandling</w:t>
      </w:r>
    </w:p>
    <w:p w14:paraId="426835BE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32E29DE7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lastRenderedPageBreak/>
        <w:t>§ 7.</w:t>
      </w:r>
      <w:r>
        <w:t xml:space="preserve"> Adoptionsnævnet udøver sin virksomhed på plenummøder, hvortil alle medlemmer indkaldes, på skriftligt grundlag med deltagelse af alle medlemmer og i voteringsgrupper, jf. kapitel 7.</w:t>
      </w:r>
    </w:p>
    <w:p w14:paraId="3AD085A1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Nævnet kan bemyndige et medlem eller flere medlemmer til at træffe beslutning om visse nærmere angivne forhold.</w:t>
      </w:r>
    </w:p>
    <w:p w14:paraId="6CA33BBD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Nævnet kan bemyndige et medlem eller flere medlemmer eller sekretariatet til at udføre nævnets beslutninger.</w:t>
      </w:r>
    </w:p>
    <w:p w14:paraId="4D37C216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6F1DACB7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8.</w:t>
      </w:r>
      <w:r>
        <w:t xml:space="preserve"> Nævnet er beslutningsdygtigt, når mindst 5 medlemmer, herunder formanden eller næstformanden, deltager. 1. pkt. gælder ikke for sager omfattet af kapitel 7.</w:t>
      </w:r>
    </w:p>
    <w:p w14:paraId="6077E9CE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Beslutninger og afgørelser træffes ved </w:t>
      </w:r>
      <w:proofErr w:type="gramStart"/>
      <w:r>
        <w:t>almindelig stemmeflertal</w:t>
      </w:r>
      <w:proofErr w:type="gramEnd"/>
      <w:r>
        <w:t>. I tilfælde, hvor stemmerne står lige, er formandens stemme udslagsgivende.</w:t>
      </w:r>
    </w:p>
    <w:p w14:paraId="73517174" w14:textId="77777777" w:rsidR="00507204" w:rsidRDefault="00507204" w:rsidP="00507204">
      <w:pPr>
        <w:pStyle w:val="paragrafgruppeoverskrift"/>
        <w:spacing w:before="0" w:beforeAutospacing="0" w:after="0" w:afterAutospacing="0"/>
        <w:rPr>
          <w:rStyle w:val="italic"/>
        </w:rPr>
      </w:pPr>
    </w:p>
    <w:p w14:paraId="167A6561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Deltagelse</w:t>
      </w:r>
    </w:p>
    <w:p w14:paraId="709005FD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6042AD40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9.</w:t>
      </w:r>
      <w:r>
        <w:t xml:space="preserve"> Nævnets møder er ikke offentlige.</w:t>
      </w:r>
    </w:p>
    <w:p w14:paraId="78FD5147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Nævnet kan bortset fra ved behandlingen af klagesager indkalde personer, der må antages at have særlig indsigt eller interesse heri, til at deltage under nævnets behandling af et dagsordenspunkt.</w:t>
      </w:r>
    </w:p>
    <w:p w14:paraId="2924199D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Sekretariatets medarbejdere kan efter formandens bestemmelse deltage i nævnets møder.</w:t>
      </w:r>
    </w:p>
    <w:p w14:paraId="68F76995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769A7941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10.</w:t>
      </w:r>
      <w:r>
        <w:t xml:space="preserve"> Et medlem skal så vidt muligt give meddelelse om helt eller delvist fravær.</w:t>
      </w:r>
    </w:p>
    <w:p w14:paraId="1F2AA3AF" w14:textId="77777777" w:rsidR="00507204" w:rsidRDefault="00507204" w:rsidP="00507204">
      <w:pPr>
        <w:pStyle w:val="stk2"/>
        <w:spacing w:before="0" w:beforeAutospacing="0" w:after="0" w:afterAutospacing="0"/>
        <w:jc w:val="both"/>
      </w:pPr>
      <w:r w:rsidRPr="00507204">
        <w:rPr>
          <w:rStyle w:val="stknr"/>
          <w:i/>
        </w:rPr>
        <w:t>Stk. 2.</w:t>
      </w:r>
      <w:r>
        <w:t xml:space="preserve"> Ved et medlems fravær indkaldes om muligt stedfortræderen.</w:t>
      </w:r>
    </w:p>
    <w:p w14:paraId="41D627CC" w14:textId="77777777" w:rsidR="00507204" w:rsidRDefault="00507204" w:rsidP="00507204">
      <w:pPr>
        <w:pStyle w:val="paragrafgruppeoverskrift"/>
        <w:spacing w:before="0" w:beforeAutospacing="0" w:after="0" w:afterAutospacing="0"/>
        <w:rPr>
          <w:rStyle w:val="italic"/>
        </w:rPr>
      </w:pPr>
    </w:p>
    <w:p w14:paraId="4FC191ED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Møder</w:t>
      </w:r>
    </w:p>
    <w:p w14:paraId="5008229D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6324C1FE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11.</w:t>
      </w:r>
      <w:r>
        <w:t xml:space="preserve"> Nævnet afholder møder på vedtagne mødedage og i øvrigt så ofte, som formanden finder behov herfor. Formanden skal indkalde til møde, når mindst to medlemmer anmoder herom. Formanden bestemmer varslet for mødeindkaldelsen.</w:t>
      </w:r>
    </w:p>
    <w:p w14:paraId="143308C4" w14:textId="77777777" w:rsidR="00507204" w:rsidRDefault="00507204" w:rsidP="00507204">
      <w:pPr>
        <w:pStyle w:val="paragrafgruppeoverskrift"/>
        <w:spacing w:before="0" w:beforeAutospacing="0" w:after="0" w:afterAutospacing="0"/>
        <w:jc w:val="center"/>
        <w:rPr>
          <w:rStyle w:val="italic"/>
          <w:i/>
        </w:rPr>
      </w:pPr>
    </w:p>
    <w:p w14:paraId="04E3F25E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Dagsorden</w:t>
      </w:r>
    </w:p>
    <w:p w14:paraId="37D5A53D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1A30EBA1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12.</w:t>
      </w:r>
      <w:r w:rsidRPr="00507204">
        <w:rPr>
          <w:b/>
        </w:rPr>
        <w:t xml:space="preserve"> </w:t>
      </w:r>
      <w:r>
        <w:t>Dagsordenen fastsættes af formanden.</w:t>
      </w:r>
    </w:p>
    <w:p w14:paraId="61CC4A7D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Ethvert medlem kan forlange at få sat et punkt på dagsordenen.</w:t>
      </w:r>
    </w:p>
    <w:p w14:paraId="755296CB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Dagsordenen skal så vidt muligt være vedlagt det materiale, som er nødvendigt for nævnets behandling af dagsordenspunkterne.</w:t>
      </w:r>
    </w:p>
    <w:p w14:paraId="7C6FCD79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4.</w:t>
      </w:r>
      <w:r>
        <w:t xml:space="preserve"> Akterne i konkrete klagesager til behandling skal være til rådighed for medlemmerne i god tid inden mødet. I helt særlige tilfælde er det tilstrækkeligt, at akterne foreligger på mødet.</w:t>
      </w:r>
    </w:p>
    <w:p w14:paraId="682A922A" w14:textId="77777777" w:rsidR="00507204" w:rsidRDefault="00507204" w:rsidP="00507204">
      <w:pPr>
        <w:pStyle w:val="paragrafgruppeoverskrift"/>
        <w:spacing w:before="0" w:beforeAutospacing="0" w:after="0" w:afterAutospacing="0"/>
        <w:rPr>
          <w:rStyle w:val="italic"/>
        </w:rPr>
      </w:pPr>
    </w:p>
    <w:p w14:paraId="44365529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Referat</w:t>
      </w:r>
    </w:p>
    <w:p w14:paraId="736DE20E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59861CF5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13.</w:t>
      </w:r>
      <w:r>
        <w:t xml:space="preserve"> Sekretariatet udarbejder referat af hvert nævnsmøde.</w:t>
      </w:r>
    </w:p>
    <w:p w14:paraId="0911D62C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Udkast til referat udsendes senest i forbindelse med indkaldelse til næste møde.</w:t>
      </w:r>
    </w:p>
    <w:p w14:paraId="0C52106F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Indsigelser mod et referat fremsættes senest på førstkommende nævnsmøde.</w:t>
      </w:r>
    </w:p>
    <w:p w14:paraId="434D1983" w14:textId="77777777" w:rsidR="00507204" w:rsidRDefault="00507204" w:rsidP="00507204">
      <w:pPr>
        <w:pStyle w:val="paragrafgruppeoverskrift"/>
        <w:spacing w:before="0" w:beforeAutospacing="0" w:after="0" w:afterAutospacing="0"/>
        <w:rPr>
          <w:rStyle w:val="italic"/>
        </w:rPr>
      </w:pPr>
    </w:p>
    <w:p w14:paraId="7FD8905A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Tavshedspligt</w:t>
      </w:r>
    </w:p>
    <w:p w14:paraId="3226BDC3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134ABF6E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14.</w:t>
      </w:r>
      <w:r>
        <w:t xml:space="preserve"> Nævnets medlemmer er undergivet straffelovens og forvaltningslovens almindelige regler om tavshedspligt.</w:t>
      </w:r>
    </w:p>
    <w:p w14:paraId="359E8D6B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lastRenderedPageBreak/>
        <w:t>Stk. 2.</w:t>
      </w:r>
      <w:r w:rsidRPr="00507204">
        <w:rPr>
          <w:i/>
        </w:rPr>
        <w:t xml:space="preserve"> </w:t>
      </w:r>
      <w:r>
        <w:t>Nævnets medlemmer drager omsorg for, at materiale, der er modtaget i forbindelse med arbejdet i nævnet, ikke kommer udenforstående i hænde. Medlemmet skal ved fratræden tilbagegive fortroligt materiale, som den pågældende er i besiddelse af.</w:t>
      </w:r>
    </w:p>
    <w:p w14:paraId="1EA40D07" w14:textId="77777777" w:rsidR="00507204" w:rsidRDefault="00507204" w:rsidP="00507204">
      <w:pPr>
        <w:pStyle w:val="kapitel"/>
        <w:spacing w:before="0" w:beforeAutospacing="0" w:after="0" w:afterAutospacing="0"/>
      </w:pPr>
    </w:p>
    <w:p w14:paraId="16948024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>Kapitel 4</w:t>
      </w:r>
    </w:p>
    <w:p w14:paraId="5A049A33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Klagesager</w:t>
      </w:r>
    </w:p>
    <w:p w14:paraId="7D9C8E69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Klagesagers forberedelse</w:t>
      </w:r>
    </w:p>
    <w:p w14:paraId="7A1043F5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5D0C0AE8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15.</w:t>
      </w:r>
      <w:r>
        <w:t xml:space="preserve"> Når en klage er indgivet til Adoptionsnævnet, påhviler det sekretariatet at forberede sagen til nævnsbehandling. Sekretariatet skal herunder påse, at sagen er tilstrækkeligt oplyst.</w:t>
      </w:r>
    </w:p>
    <w:p w14:paraId="320B5EB1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793C822A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16.</w:t>
      </w:r>
      <w:r>
        <w:t xml:space="preserve"> Sekretariatet berammer, i samarbejde med formanden, det antal sager til det enkelte nævnsmøde, som det under hensyntagen til sagernes beskaffenhed og forsvarlige behandling er tidsmæssigt muligt at medtage.</w:t>
      </w:r>
    </w:p>
    <w:p w14:paraId="215A8B9B" w14:textId="77777777" w:rsidR="00507204" w:rsidRDefault="00507204" w:rsidP="00507204">
      <w:pPr>
        <w:pStyle w:val="paragrafgruppeoverskrift"/>
        <w:spacing w:before="0" w:beforeAutospacing="0" w:after="0" w:afterAutospacing="0"/>
        <w:rPr>
          <w:rStyle w:val="italic"/>
        </w:rPr>
      </w:pPr>
    </w:p>
    <w:p w14:paraId="29AA8703" w14:textId="77777777" w:rsidR="00507204" w:rsidRPr="00507204" w:rsidRDefault="00507204" w:rsidP="00507204">
      <w:pPr>
        <w:pStyle w:val="paragrafgruppeoverskrift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Klagesagers behandling og afgørelse</w:t>
      </w:r>
    </w:p>
    <w:p w14:paraId="0E0A3F6E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3A30216C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17.</w:t>
      </w:r>
      <w:r>
        <w:t xml:space="preserve"> Nævnet træffer i klagesager afgørelse ved mundtlig behandling på plenummøder, jf. dog stk. 2 og § 18.</w:t>
      </w:r>
    </w:p>
    <w:p w14:paraId="637F0A7E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Når særlige forhold begrunder det, kan formanden bestemme, at en klagesag behandles på skriftligt grundlag. Et medlem kan dog kræve, at sagen behandles på et plenummøde.</w:t>
      </w:r>
    </w:p>
    <w:p w14:paraId="1BC270F2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0D73C058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18.</w:t>
      </w:r>
      <w:r>
        <w:t xml:space="preserve"> Formanden kan på egen hånd uden forelæggelse for nævnet træffe afgørelse om følgende:</w:t>
      </w:r>
    </w:p>
    <w:p w14:paraId="2CA6ADF0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1)</w:t>
      </w:r>
      <w:r>
        <w:t xml:space="preserve"> Afvisning af en klage fra en person, som ikke er klageberettiget.</w:t>
      </w:r>
    </w:p>
    <w:p w14:paraId="116B8BFC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2)</w:t>
      </w:r>
      <w:r>
        <w:t xml:space="preserve"> Afvisning af en klage, der efter sin beskaffenhed ikke kan behandles af nævnet.</w:t>
      </w:r>
    </w:p>
    <w:p w14:paraId="65E5F413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3)</w:t>
      </w:r>
      <w:r>
        <w:t xml:space="preserve"> Afvisning af en anmodning om genoptagelse af en sag, hvis der ikke er nye og væsentlige oplysninger.</w:t>
      </w:r>
    </w:p>
    <w:p w14:paraId="41D15937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De øvrige medlemmer af nævnet orienteres efterfølgende om de afgørelser, som formanden har truffet efter stk. 1.</w:t>
      </w:r>
    </w:p>
    <w:p w14:paraId="1758646E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35119472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19.</w:t>
      </w:r>
      <w:r>
        <w:t xml:space="preserve"> Den, som er part i en klagesag, er berettiget til mundtligt over for nævnet at redegøre for sin opfattelse af sagen.</w:t>
      </w:r>
    </w:p>
    <w:p w14:paraId="7E78B400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779E54FD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20.</w:t>
      </w:r>
      <w:r>
        <w:t xml:space="preserve"> For hvert nævnsmøde, hvor nævnet behandler klagesager efter § 17, føres en protokol, hvori angives følgende:</w:t>
      </w:r>
    </w:p>
    <w:p w14:paraId="102F6AD2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1)</w:t>
      </w:r>
      <w:r>
        <w:t xml:space="preserve"> Nævnets beslutning vedrørende de enkelte klagesager med angivelse af stemmetallet.</w:t>
      </w:r>
    </w:p>
    <w:p w14:paraId="0621A5FA" w14:textId="77777777" w:rsidR="00507204" w:rsidRDefault="00507204" w:rsidP="00507204">
      <w:pPr>
        <w:pStyle w:val="liste1"/>
        <w:spacing w:before="0" w:beforeAutospacing="0" w:after="0" w:afterAutospacing="0"/>
      </w:pPr>
      <w:r>
        <w:rPr>
          <w:rStyle w:val="liste1nr"/>
        </w:rPr>
        <w:t>2)</w:t>
      </w:r>
      <w:r>
        <w:t xml:space="preserve"> Nævnets begrundelse for beslutningen tillige med en angivelse af de enkelte medlemmers standpunkter, hvis der har været uenighed.</w:t>
      </w:r>
    </w:p>
    <w:p w14:paraId="53E91753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Protokollen godkendes på mødet af de enkelte nævnsmedlemmer.</w:t>
      </w:r>
    </w:p>
    <w:p w14:paraId="3030AB23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56222B57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21.</w:t>
      </w:r>
      <w:r>
        <w:t xml:space="preserve"> Det skal af nævnets afgørelse fremgå, om der har været enighed blandt nævnets medlemmer om voteringen, eller om der er afgivet dissens. Ved dissens skal stemmetallet fremgå af afgørelsen.</w:t>
      </w:r>
    </w:p>
    <w:p w14:paraId="77E58956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Sagens parter underrettes om den trufne afgørelse snarest muligt. Samtidig underrettes den myndighed, hvis afgørelse er blevet påklaget.</w:t>
      </w:r>
    </w:p>
    <w:p w14:paraId="3BD29530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 w:rsidRPr="00507204">
        <w:rPr>
          <w:i/>
        </w:rPr>
        <w:t xml:space="preserve"> </w:t>
      </w:r>
      <w:r>
        <w:t>Nævnet offentliggør afgørelser af almen interesse i anonymiseret form.</w:t>
      </w:r>
    </w:p>
    <w:p w14:paraId="18B2307A" w14:textId="77777777" w:rsidR="00507204" w:rsidRDefault="00507204" w:rsidP="00507204">
      <w:pPr>
        <w:pStyle w:val="kapitel"/>
        <w:spacing w:before="0" w:beforeAutospacing="0" w:after="0" w:afterAutospacing="0"/>
      </w:pPr>
    </w:p>
    <w:p w14:paraId="06FA6A3A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>Kapitel 5</w:t>
      </w:r>
    </w:p>
    <w:p w14:paraId="4FC9E57F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Tilsynet med adoptionssamrådene</w:t>
      </w:r>
    </w:p>
    <w:p w14:paraId="0F761C58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412A2254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22.</w:t>
      </w:r>
      <w:r>
        <w:t xml:space="preserve"> Adoptionsnævnet kan indkalde sager fra adoptionssamrådene til gennemgang.</w:t>
      </w:r>
    </w:p>
    <w:p w14:paraId="0873B980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Nævnet underretter adoptionssamrådet om resultatet af gennemgangen.</w:t>
      </w:r>
    </w:p>
    <w:p w14:paraId="5AA013D4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Nævnet kan ikke som led i sin tilsynsvirksomhed omgøre adoptionssamrådenes afgørelser.</w:t>
      </w:r>
    </w:p>
    <w:p w14:paraId="4A258BEC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1D75C9C2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23.</w:t>
      </w:r>
      <w:r>
        <w:t xml:space="preserve"> Nævnet kan afholde møder med adoptionssamrådene. Nævnet kan endvidere afgive vejledende udtalelser og henstillinger til adoptionssamrådene.</w:t>
      </w:r>
    </w:p>
    <w:p w14:paraId="4AC9D5F7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3C22514D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24.</w:t>
      </w:r>
      <w:r>
        <w:t xml:space="preserve"> Nævnet underretter Ankestyrelsen om forhold, som giver anledning til administrative vanskeligheder.</w:t>
      </w:r>
    </w:p>
    <w:p w14:paraId="0B95D862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0E9AE02D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25.</w:t>
      </w:r>
      <w:r>
        <w:t xml:space="preserve"> §§ 22-24 finder tilsvarende anvendelse for nævnets tilsynsvirksomhed over for færøske myndigheders behandling af sager om godkendelse som adoptant.</w:t>
      </w:r>
    </w:p>
    <w:p w14:paraId="6696D724" w14:textId="77777777" w:rsidR="00507204" w:rsidRDefault="00507204" w:rsidP="00507204">
      <w:pPr>
        <w:pStyle w:val="kapitel"/>
        <w:spacing w:before="0" w:beforeAutospacing="0" w:after="0" w:afterAutospacing="0"/>
      </w:pPr>
    </w:p>
    <w:p w14:paraId="43C87424" w14:textId="77777777" w:rsidR="00507204" w:rsidRPr="00507204" w:rsidDel="00BE27D8" w:rsidRDefault="00507204" w:rsidP="00507204">
      <w:pPr>
        <w:pStyle w:val="kapitel"/>
        <w:spacing w:before="0" w:beforeAutospacing="0" w:after="0" w:afterAutospacing="0"/>
        <w:jc w:val="center"/>
        <w:rPr>
          <w:del w:id="2" w:author="Maria Schultz" w:date="2024-03-12T07:12:00Z"/>
          <w:i/>
        </w:rPr>
      </w:pPr>
      <w:del w:id="3" w:author="Maria Schultz" w:date="2024-03-12T07:12:00Z">
        <w:r w:rsidRPr="00507204" w:rsidDel="00BE27D8">
          <w:rPr>
            <w:i/>
          </w:rPr>
          <w:delText>Kapitel 6</w:delText>
        </w:r>
      </w:del>
    </w:p>
    <w:p w14:paraId="7C1C70C7" w14:textId="77777777" w:rsidR="00507204" w:rsidRPr="00507204" w:rsidDel="00BE27D8" w:rsidRDefault="00507204" w:rsidP="00507204">
      <w:pPr>
        <w:pStyle w:val="kapiteloverskrift2"/>
        <w:spacing w:before="0" w:beforeAutospacing="0" w:after="0" w:afterAutospacing="0"/>
        <w:jc w:val="center"/>
        <w:rPr>
          <w:del w:id="4" w:author="Maria Schultz" w:date="2024-03-12T07:12:00Z"/>
          <w:i/>
        </w:rPr>
      </w:pPr>
      <w:del w:id="5" w:author="Maria Schultz" w:date="2024-03-12T07:12:00Z">
        <w:r w:rsidRPr="00507204" w:rsidDel="00BE27D8">
          <w:rPr>
            <w:rStyle w:val="italic"/>
            <w:i/>
          </w:rPr>
          <w:delText>Inddragelse i tilsynet med de formidlende organisationer</w:delText>
        </w:r>
      </w:del>
    </w:p>
    <w:p w14:paraId="6A1F6B1E" w14:textId="77777777" w:rsidR="00507204" w:rsidDel="00BE27D8" w:rsidRDefault="00507204" w:rsidP="00507204">
      <w:pPr>
        <w:pStyle w:val="paragraf"/>
        <w:spacing w:before="0" w:beforeAutospacing="0" w:after="0" w:afterAutospacing="0"/>
        <w:rPr>
          <w:del w:id="6" w:author="Maria Schultz" w:date="2024-03-12T07:12:00Z"/>
          <w:rStyle w:val="paragrafnr"/>
        </w:rPr>
      </w:pPr>
    </w:p>
    <w:p w14:paraId="525D3C3B" w14:textId="77777777" w:rsidR="00507204" w:rsidDel="00BE27D8" w:rsidRDefault="00507204" w:rsidP="00507204">
      <w:pPr>
        <w:pStyle w:val="paragraf"/>
        <w:spacing w:before="0" w:beforeAutospacing="0" w:after="0" w:afterAutospacing="0"/>
        <w:rPr>
          <w:del w:id="7" w:author="Maria Schultz" w:date="2024-03-12T07:12:00Z"/>
        </w:rPr>
      </w:pPr>
      <w:del w:id="8" w:author="Maria Schultz" w:date="2024-03-12T07:12:00Z">
        <w:r w:rsidRPr="00507204" w:rsidDel="00BE27D8">
          <w:rPr>
            <w:rStyle w:val="paragrafnr"/>
            <w:b/>
          </w:rPr>
          <w:delText>§ 26.</w:delText>
        </w:r>
        <w:r w:rsidDel="00BE27D8">
          <w:delText xml:space="preserve"> Adoptionsnævnet kan efter anmodning fra Ankestyrelsen, jf. lovens § 31 h, stk. 1, afgive udtalelser om generelle eller konkrete forhold af betydning for Ankestyrelsens tilsyn med en adoptionsformidlende organisation, herunder om organisationens virksomhed i relation til adoptionsansøgere, der har bopæl på Færøerne.</w:delText>
        </w:r>
      </w:del>
    </w:p>
    <w:p w14:paraId="5DDC9792" w14:textId="77777777" w:rsidR="00507204" w:rsidRDefault="00507204" w:rsidP="00507204">
      <w:pPr>
        <w:pStyle w:val="kapitel"/>
        <w:spacing w:before="0" w:beforeAutospacing="0" w:after="0" w:afterAutospacing="0"/>
      </w:pPr>
    </w:p>
    <w:p w14:paraId="72AFAAB5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 xml:space="preserve">Kapitel </w:t>
      </w:r>
      <w:ins w:id="9" w:author="Maria Schultz" w:date="2024-03-12T07:12:00Z">
        <w:r w:rsidR="00BE27D8" w:rsidRPr="002B54BE">
          <w:t>6</w:t>
        </w:r>
      </w:ins>
      <w:del w:id="10" w:author="Maria Schultz" w:date="2024-03-12T07:12:00Z">
        <w:r w:rsidRPr="002B54BE" w:rsidDel="00BE27D8">
          <w:delText>7</w:delText>
        </w:r>
      </w:del>
    </w:p>
    <w:p w14:paraId="5834C675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National fremmedadoption</w:t>
      </w:r>
    </w:p>
    <w:p w14:paraId="7BAE5523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6A05095D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</w:t>
      </w:r>
      <w:ins w:id="11" w:author="Maria Schultz" w:date="2024-03-12T07:12:00Z">
        <w:r w:rsidR="00BE27D8">
          <w:rPr>
            <w:rStyle w:val="paragrafnr"/>
            <w:b/>
          </w:rPr>
          <w:t>6</w:t>
        </w:r>
      </w:ins>
      <w:del w:id="12" w:author="Maria Schultz" w:date="2024-03-12T07:12:00Z">
        <w:r w:rsidRPr="00507204" w:rsidDel="00BE27D8">
          <w:rPr>
            <w:rStyle w:val="paragrafnr"/>
            <w:b/>
          </w:rPr>
          <w:delText>7</w:delText>
        </w:r>
      </w:del>
      <w:r w:rsidRPr="00507204">
        <w:rPr>
          <w:rStyle w:val="paragrafnr"/>
          <w:b/>
        </w:rPr>
        <w:t>.</w:t>
      </w:r>
      <w:r>
        <w:t xml:space="preserve"> Når Familieretshuset sender en sag til Adoptionsnævnet efter § 36 i bekendtgørelse om adoption, foretager tre medlemmer af nævnet en gennemgang af sagen og gør sig herunder bekendt med de oplysninger i sagen, der vil kunne få betydning i forbindelse med en eventuel udvælgelse af ansøgeren i henhold til § 2</w:t>
      </w:r>
      <w:ins w:id="13" w:author="Maria Schultz" w:date="2024-03-12T07:12:00Z">
        <w:r w:rsidR="00BE27D8">
          <w:t>7</w:t>
        </w:r>
      </w:ins>
      <w:del w:id="14" w:author="Maria Schultz" w:date="2024-03-12T07:12:00Z">
        <w:r w:rsidDel="00BE27D8">
          <w:delText>8</w:delText>
        </w:r>
      </w:del>
      <w:r>
        <w:t>.</w:t>
      </w:r>
    </w:p>
    <w:p w14:paraId="5E45131E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Med henblik på at foretage en gennemgang som nævnt i stk. 1 udpeges en eller flere voteringsgrupper i nævnet. Det medlem af nævnet, der er socialrådgiver, er fast medlem i alle voteringsgrupper. Voteringsgruppens sammensætning kan varieres fra sag til sag.</w:t>
      </w:r>
    </w:p>
    <w:p w14:paraId="1AFB5A0A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3.</w:t>
      </w:r>
      <w:r>
        <w:t xml:space="preserve"> Stk. 1 og 2 finder tilsvarende anvendelse, når myndighederne på Færøerne sender en sådan sag til nævnet.</w:t>
      </w:r>
    </w:p>
    <w:p w14:paraId="37B9F9F0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74B650E3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</w:t>
      </w:r>
      <w:ins w:id="15" w:author="Maria Schultz" w:date="2024-03-12T07:12:00Z">
        <w:r w:rsidR="00BE27D8">
          <w:rPr>
            <w:rStyle w:val="paragrafnr"/>
            <w:b/>
          </w:rPr>
          <w:t>7</w:t>
        </w:r>
      </w:ins>
      <w:del w:id="16" w:author="Maria Schultz" w:date="2024-03-12T07:12:00Z">
        <w:r w:rsidRPr="00507204" w:rsidDel="00BE27D8">
          <w:rPr>
            <w:rStyle w:val="paragrafnr"/>
            <w:b/>
          </w:rPr>
          <w:delText>8</w:delText>
        </w:r>
      </w:del>
      <w:r w:rsidRPr="00507204">
        <w:rPr>
          <w:rStyle w:val="paragrafnr"/>
          <w:b/>
        </w:rPr>
        <w:t>.</w:t>
      </w:r>
      <w:r w:rsidRPr="00507204">
        <w:rPr>
          <w:b/>
        </w:rPr>
        <w:t xml:space="preserve"> </w:t>
      </w:r>
      <w:r>
        <w:t>Når et barn ønskes bortadopteret ved national fremmedadoption, foretager det pædiatriske medlem af nævnet eller en pædiater tilknyttet nævnet en gennemgang af barnets sag. Voteringsgruppen, jf. § 2</w:t>
      </w:r>
      <w:ins w:id="17" w:author="Maria Schultz" w:date="2024-03-12T07:12:00Z">
        <w:r w:rsidR="00BE27D8">
          <w:t>6</w:t>
        </w:r>
      </w:ins>
      <w:del w:id="18" w:author="Maria Schultz" w:date="2024-03-12T07:12:00Z">
        <w:r w:rsidDel="00BE27D8">
          <w:delText>7</w:delText>
        </w:r>
      </w:del>
      <w:r>
        <w:t>, stk. 2, udvælger efter indstilling fra det faste medlem i voteringsgrupperne herefter den af de godkendte ansøgere, der efter en konkret vurdering skønnes bedst egnet til at adoptere barnet.</w:t>
      </w:r>
    </w:p>
    <w:p w14:paraId="114A1977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>
        <w:t xml:space="preserve"> De øvrige medlemmer af nævnet orienteres efterfølgende om beslutninger efter stk. 1.</w:t>
      </w:r>
    </w:p>
    <w:p w14:paraId="62BFAD97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6E735F02" w14:textId="77777777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2</w:t>
      </w:r>
      <w:ins w:id="19" w:author="Maria Schultz" w:date="2024-06-17T09:38:00Z">
        <w:r w:rsidR="00BE3201">
          <w:rPr>
            <w:rStyle w:val="paragrafnr"/>
            <w:b/>
          </w:rPr>
          <w:t>8</w:t>
        </w:r>
      </w:ins>
      <w:del w:id="20" w:author="Maria Schultz" w:date="2024-06-17T09:38:00Z">
        <w:r w:rsidRPr="00507204" w:rsidDel="00BE3201">
          <w:rPr>
            <w:rStyle w:val="paragrafnr"/>
            <w:b/>
          </w:rPr>
          <w:delText>9</w:delText>
        </w:r>
      </w:del>
      <w:r w:rsidRPr="00507204">
        <w:rPr>
          <w:rStyle w:val="paragrafnr"/>
          <w:b/>
        </w:rPr>
        <w:t>.</w:t>
      </w:r>
      <w:r>
        <w:t xml:space="preserve"> Sager, der er omfattet af dette kapitel, behandles på skriftligt grundlag.</w:t>
      </w:r>
    </w:p>
    <w:p w14:paraId="5B10B1CE" w14:textId="77777777" w:rsidR="00507204" w:rsidRDefault="00507204" w:rsidP="00507204">
      <w:pPr>
        <w:pStyle w:val="kapitel"/>
        <w:spacing w:before="0" w:beforeAutospacing="0" w:after="0" w:afterAutospacing="0"/>
      </w:pPr>
    </w:p>
    <w:p w14:paraId="2A822333" w14:textId="0EAD9164" w:rsidR="00BE3201" w:rsidRPr="002B54BE" w:rsidRDefault="00BE3201" w:rsidP="00507204">
      <w:pPr>
        <w:pStyle w:val="kapitel"/>
        <w:spacing w:before="0" w:beforeAutospacing="0" w:after="0" w:afterAutospacing="0"/>
        <w:jc w:val="center"/>
        <w:rPr>
          <w:ins w:id="21" w:author="Maria Schultz" w:date="2024-06-17T10:50:00Z"/>
        </w:rPr>
      </w:pPr>
      <w:ins w:id="22" w:author="Maria Schultz" w:date="2024-06-17T09:38:00Z">
        <w:r w:rsidRPr="002B54BE">
          <w:t xml:space="preserve">Kapitel 7 </w:t>
        </w:r>
      </w:ins>
    </w:p>
    <w:p w14:paraId="33AF62CD" w14:textId="37C27D1A" w:rsidR="009F1BA6" w:rsidRDefault="009F1BA6" w:rsidP="00507204">
      <w:pPr>
        <w:pStyle w:val="kapitel"/>
        <w:spacing w:before="0" w:beforeAutospacing="0" w:after="0" w:afterAutospacing="0"/>
        <w:jc w:val="center"/>
        <w:rPr>
          <w:ins w:id="23" w:author="Maria Schultz" w:date="2024-06-17T09:38:00Z"/>
          <w:i/>
        </w:rPr>
      </w:pPr>
      <w:ins w:id="24" w:author="Maria Schultz" w:date="2024-06-17T10:50:00Z">
        <w:r>
          <w:rPr>
            <w:i/>
          </w:rPr>
          <w:t>International fremmedadoption</w:t>
        </w:r>
      </w:ins>
    </w:p>
    <w:p w14:paraId="5D8D1C90" w14:textId="77777777" w:rsidR="00BE3201" w:rsidRDefault="00BE3201" w:rsidP="00BE3201">
      <w:pPr>
        <w:pStyle w:val="kapitel"/>
        <w:spacing w:before="0" w:beforeAutospacing="0" w:after="0" w:afterAutospacing="0"/>
        <w:rPr>
          <w:ins w:id="25" w:author="Maria Schultz" w:date="2024-06-17T09:39:00Z"/>
        </w:rPr>
      </w:pPr>
    </w:p>
    <w:p w14:paraId="098DB3A1" w14:textId="556BA471" w:rsidR="00BE3201" w:rsidRPr="00BE3201" w:rsidRDefault="00BE3201" w:rsidP="00BE3201">
      <w:pPr>
        <w:pStyle w:val="kapitel"/>
        <w:spacing w:before="0" w:beforeAutospacing="0" w:after="0" w:afterAutospacing="0"/>
        <w:rPr>
          <w:ins w:id="26" w:author="Maria Schultz" w:date="2024-06-17T09:38:00Z"/>
        </w:rPr>
      </w:pPr>
      <w:ins w:id="27" w:author="Maria Schultz" w:date="2024-06-17T09:39:00Z">
        <w:r w:rsidRPr="00934158">
          <w:rPr>
            <w:b/>
          </w:rPr>
          <w:lastRenderedPageBreak/>
          <w:t xml:space="preserve">§ 29. </w:t>
        </w:r>
        <w:r w:rsidRPr="00934158">
          <w:t>Adoptionsnævnet kan bistå Ankestyrelsen med Adoptionsnævnets</w:t>
        </w:r>
      </w:ins>
      <w:ins w:id="28" w:author="Maria Schultz" w:date="2024-06-17T09:40:00Z">
        <w:r w:rsidRPr="00934158">
          <w:t xml:space="preserve"> lægelige, psykologfaglige og socialfaglige kompetencer </w:t>
        </w:r>
      </w:ins>
      <w:ins w:id="29" w:author="Maria Schultz" w:date="2024-06-17T09:59:00Z">
        <w:r w:rsidR="00E4750C" w:rsidRPr="00934158">
          <w:t>til brug for</w:t>
        </w:r>
      </w:ins>
      <w:ins w:id="30" w:author="Maria Schultz" w:date="2024-06-17T09:40:00Z">
        <w:r w:rsidRPr="00934158">
          <w:t xml:space="preserve"> Ankestyrelsens </w:t>
        </w:r>
      </w:ins>
      <w:ins w:id="31" w:author="Maria Schultz" w:date="2024-06-17T09:59:00Z">
        <w:r w:rsidR="00E4750C" w:rsidRPr="00934158">
          <w:t xml:space="preserve">behandling af konkrete sager om international adoption </w:t>
        </w:r>
      </w:ins>
      <w:ins w:id="32" w:author="Maria Schultz" w:date="2024-06-18T07:53:00Z">
        <w:r w:rsidR="00DD78DD" w:rsidRPr="00934158">
          <w:t>og Ankestyrelsen</w:t>
        </w:r>
      </w:ins>
      <w:ins w:id="33" w:author="Maria Schultz" w:date="2024-06-18T07:54:00Z">
        <w:r w:rsidR="00DD78DD" w:rsidRPr="00934158">
          <w:t>s generelle virke som adoptionsformidlende organisation</w:t>
        </w:r>
      </w:ins>
      <w:ins w:id="34" w:author="Maria Schultz" w:date="2024-06-17T09:41:00Z">
        <w:r w:rsidRPr="00934158">
          <w:t>.</w:t>
        </w:r>
        <w:r>
          <w:t xml:space="preserve"> </w:t>
        </w:r>
      </w:ins>
    </w:p>
    <w:p w14:paraId="1C30EFDF" w14:textId="77777777" w:rsidR="00BE3201" w:rsidRDefault="00BE3201" w:rsidP="00507204">
      <w:pPr>
        <w:pStyle w:val="kapitel"/>
        <w:spacing w:before="0" w:beforeAutospacing="0" w:after="0" w:afterAutospacing="0"/>
        <w:jc w:val="center"/>
        <w:rPr>
          <w:ins w:id="35" w:author="Maria Schultz" w:date="2024-06-17T09:38:00Z"/>
          <w:i/>
        </w:rPr>
      </w:pPr>
    </w:p>
    <w:p w14:paraId="1C6F0353" w14:textId="77777777" w:rsidR="00507204" w:rsidRPr="002B54BE" w:rsidRDefault="00507204" w:rsidP="00507204">
      <w:pPr>
        <w:pStyle w:val="kapitel"/>
        <w:spacing w:before="0" w:beforeAutospacing="0" w:after="0" w:afterAutospacing="0"/>
        <w:jc w:val="center"/>
      </w:pPr>
      <w:r w:rsidRPr="002B54BE">
        <w:t>Kapitel 8</w:t>
      </w:r>
    </w:p>
    <w:p w14:paraId="69DF3B4D" w14:textId="77777777" w:rsidR="00507204" w:rsidRPr="00507204" w:rsidRDefault="00507204" w:rsidP="00507204">
      <w:pPr>
        <w:pStyle w:val="kapiteloverskrift2"/>
        <w:spacing w:before="0" w:beforeAutospacing="0" w:after="0" w:afterAutospacing="0"/>
        <w:jc w:val="center"/>
        <w:rPr>
          <w:i/>
        </w:rPr>
      </w:pPr>
      <w:r w:rsidRPr="00507204">
        <w:rPr>
          <w:rStyle w:val="italic"/>
          <w:i/>
        </w:rPr>
        <w:t>Ikrafttræden</w:t>
      </w:r>
    </w:p>
    <w:p w14:paraId="33F2E2FF" w14:textId="77777777" w:rsidR="00507204" w:rsidRDefault="00507204" w:rsidP="00507204">
      <w:pPr>
        <w:pStyle w:val="paragraf"/>
        <w:spacing w:before="0" w:beforeAutospacing="0" w:after="0" w:afterAutospacing="0"/>
        <w:rPr>
          <w:rStyle w:val="paragrafnr"/>
        </w:rPr>
      </w:pPr>
    </w:p>
    <w:p w14:paraId="07FB2B4E" w14:textId="77540CB2" w:rsidR="00507204" w:rsidRDefault="00507204" w:rsidP="00507204">
      <w:pPr>
        <w:pStyle w:val="paragraf"/>
        <w:spacing w:before="0" w:beforeAutospacing="0" w:after="0" w:afterAutospacing="0"/>
      </w:pPr>
      <w:r w:rsidRPr="00507204">
        <w:rPr>
          <w:rStyle w:val="paragrafnr"/>
          <w:b/>
        </w:rPr>
        <w:t>§ 30.</w:t>
      </w:r>
      <w:r>
        <w:t xml:space="preserve"> Bekendtgørelsen træder i kraft den </w:t>
      </w:r>
      <w:del w:id="36" w:author="Maria Schultz" w:date="2024-06-17T09:43:00Z">
        <w:r w:rsidDel="00147E05">
          <w:delText xml:space="preserve">1. </w:delText>
        </w:r>
      </w:del>
      <w:del w:id="37" w:author="Maria Schultz" w:date="2024-03-12T07:12:00Z">
        <w:r w:rsidDel="00BE27D8">
          <w:delText xml:space="preserve">januar </w:delText>
        </w:r>
      </w:del>
      <w:ins w:id="38" w:author="Maria Schultz" w:date="2024-10-10T09:17:00Z">
        <w:r w:rsidR="001951D1">
          <w:t>1. november</w:t>
        </w:r>
      </w:ins>
      <w:ins w:id="39" w:author="Maria Schultz" w:date="2024-03-12T07:12:00Z">
        <w:r w:rsidR="00BE27D8">
          <w:t xml:space="preserve"> </w:t>
        </w:r>
      </w:ins>
      <w:r>
        <w:t>2024.</w:t>
      </w:r>
    </w:p>
    <w:p w14:paraId="49B8FA92" w14:textId="77777777" w:rsidR="00507204" w:rsidRDefault="00507204" w:rsidP="00507204">
      <w:pPr>
        <w:pStyle w:val="stk2"/>
        <w:spacing w:before="0" w:beforeAutospacing="0" w:after="0" w:afterAutospacing="0"/>
      </w:pPr>
      <w:r w:rsidRPr="00507204">
        <w:rPr>
          <w:rStyle w:val="stknr"/>
          <w:i/>
        </w:rPr>
        <w:t>Stk. 2.</w:t>
      </w:r>
      <w:r w:rsidRPr="00507204">
        <w:rPr>
          <w:i/>
        </w:rPr>
        <w:t xml:space="preserve"> </w:t>
      </w:r>
      <w:r>
        <w:t xml:space="preserve">Bekendtgørelse nr. </w:t>
      </w:r>
      <w:del w:id="40" w:author="Maria Schultz" w:date="2024-03-12T07:12:00Z">
        <w:r w:rsidDel="00BE27D8">
          <w:delText xml:space="preserve">728 </w:delText>
        </w:r>
      </w:del>
      <w:ins w:id="41" w:author="Maria Schultz" w:date="2024-03-12T07:12:00Z">
        <w:r w:rsidR="00BE27D8">
          <w:t xml:space="preserve">1517 </w:t>
        </w:r>
      </w:ins>
      <w:r>
        <w:t xml:space="preserve">af </w:t>
      </w:r>
      <w:del w:id="42" w:author="Maria Schultz" w:date="2024-03-12T07:12:00Z">
        <w:r w:rsidDel="00BE27D8">
          <w:delText>10. juli 2019</w:delText>
        </w:r>
      </w:del>
      <w:ins w:id="43" w:author="Maria Schultz" w:date="2024-03-12T07:12:00Z">
        <w:r w:rsidR="00BE27D8">
          <w:t>6. december 2023</w:t>
        </w:r>
      </w:ins>
      <w:r>
        <w:t xml:space="preserve"> om forretningsordenen for Adoptionsnævnet ophæves.</w:t>
      </w:r>
    </w:p>
    <w:p w14:paraId="58718576" w14:textId="77777777" w:rsidR="00507204" w:rsidRDefault="00507204" w:rsidP="00507204">
      <w:pPr>
        <w:pStyle w:val="givet"/>
        <w:spacing w:before="0" w:beforeAutospacing="0" w:after="0" w:afterAutospacing="0"/>
        <w:jc w:val="center"/>
      </w:pPr>
    </w:p>
    <w:p w14:paraId="1619D237" w14:textId="5564D3D9" w:rsidR="00507204" w:rsidRDefault="00507204" w:rsidP="00507204">
      <w:pPr>
        <w:pStyle w:val="givet"/>
        <w:spacing w:before="0" w:beforeAutospacing="0" w:after="0" w:afterAutospacing="0"/>
        <w:jc w:val="center"/>
      </w:pPr>
      <w:r>
        <w:t>Social-</w:t>
      </w:r>
      <w:del w:id="44" w:author="Pernille Leth" w:date="2024-10-11T11:10:00Z">
        <w:r w:rsidDel="00934158">
          <w:delText>,</w:delText>
        </w:r>
      </w:del>
      <w:ins w:id="45" w:author="Pernille Leth" w:date="2024-10-11T11:10:00Z">
        <w:r w:rsidR="00934158">
          <w:t xml:space="preserve"> og</w:t>
        </w:r>
      </w:ins>
      <w:r>
        <w:t xml:space="preserve"> Bolig</w:t>
      </w:r>
      <w:del w:id="46" w:author="Pernille Leth" w:date="2024-10-11T11:10:00Z">
        <w:r w:rsidDel="00934158">
          <w:delText>- og Ældre</w:delText>
        </w:r>
      </w:del>
      <w:bookmarkStart w:id="47" w:name="_GoBack"/>
      <w:bookmarkEnd w:id="47"/>
      <w:r>
        <w:t xml:space="preserve">ministeriet, den </w:t>
      </w:r>
      <w:del w:id="48" w:author="Maria Schultz" w:date="2024-03-12T07:12:00Z">
        <w:r w:rsidDel="00BE27D8">
          <w:delText>6. december 2023</w:delText>
        </w:r>
      </w:del>
      <w:ins w:id="49" w:author="Maria Schultz" w:date="2024-03-12T07:12:00Z">
        <w:r w:rsidR="00BE27D8">
          <w:t>xx</w:t>
        </w:r>
      </w:ins>
    </w:p>
    <w:p w14:paraId="52A3DCC3" w14:textId="77777777" w:rsidR="007539EF" w:rsidRDefault="007539EF" w:rsidP="007539EF">
      <w:pPr>
        <w:pStyle w:val="sign1"/>
        <w:spacing w:before="0" w:beforeAutospacing="0" w:after="0" w:afterAutospacing="0"/>
        <w:jc w:val="center"/>
        <w:rPr>
          <w:ins w:id="50" w:author="Maria Schultz" w:date="2024-10-01T09:55:00Z"/>
        </w:rPr>
      </w:pPr>
      <w:ins w:id="51" w:author="Maria Schultz" w:date="2024-10-01T09:55:00Z">
        <w:r>
          <w:t>Sophie Hæstorp Andersen</w:t>
        </w:r>
      </w:ins>
    </w:p>
    <w:p w14:paraId="77A2535B" w14:textId="08A23A51" w:rsidR="00507204" w:rsidDel="007539EF" w:rsidRDefault="00507204" w:rsidP="00507204">
      <w:pPr>
        <w:pStyle w:val="sign1"/>
        <w:spacing w:before="0" w:beforeAutospacing="0" w:after="0" w:afterAutospacing="0"/>
        <w:jc w:val="center"/>
        <w:rPr>
          <w:del w:id="52" w:author="Maria Schultz" w:date="2024-10-01T09:55:00Z"/>
        </w:rPr>
      </w:pPr>
      <w:del w:id="53" w:author="Maria Schultz" w:date="2024-10-01T09:55:00Z">
        <w:r w:rsidDel="007539EF">
          <w:delText>Pernille Rosenkrantz-Theil</w:delText>
        </w:r>
      </w:del>
    </w:p>
    <w:p w14:paraId="2964BFEC" w14:textId="77777777" w:rsidR="00E3522A" w:rsidRDefault="00934158" w:rsidP="00507204">
      <w:pPr>
        <w:spacing w:after="0"/>
      </w:pPr>
    </w:p>
    <w:sectPr w:rsidR="00E3522A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ia Schultz">
    <w15:presenceInfo w15:providerId="AD" w15:userId="S-1-5-21-2100284113-1573851820-878952375-189264"/>
  </w15:person>
  <w15:person w15:author="Pernille Leth">
    <w15:presenceInfo w15:providerId="AD" w15:userId="S-1-5-21-2100284113-1573851820-878952375-5593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trackRevision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204"/>
    <w:rsid w:val="00056F03"/>
    <w:rsid w:val="00147E05"/>
    <w:rsid w:val="001951D1"/>
    <w:rsid w:val="001A33A9"/>
    <w:rsid w:val="002302D1"/>
    <w:rsid w:val="00291BCF"/>
    <w:rsid w:val="002B54BE"/>
    <w:rsid w:val="002B592A"/>
    <w:rsid w:val="00315A09"/>
    <w:rsid w:val="003B1C81"/>
    <w:rsid w:val="00507204"/>
    <w:rsid w:val="00510138"/>
    <w:rsid w:val="00614D4D"/>
    <w:rsid w:val="007539EF"/>
    <w:rsid w:val="00934158"/>
    <w:rsid w:val="009F1BA6"/>
    <w:rsid w:val="00BE27D8"/>
    <w:rsid w:val="00BE3201"/>
    <w:rsid w:val="00CC16FE"/>
    <w:rsid w:val="00DD78DD"/>
    <w:rsid w:val="00E176A7"/>
    <w:rsid w:val="00E4750C"/>
    <w:rsid w:val="00E6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4D7B1"/>
  <w15:chartTrackingRefBased/>
  <w15:docId w15:val="{AEF2441A-FE22-42DF-8C24-CB9A667D9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titel2">
    <w:name w:val="titel2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">
    <w:name w:val="kapitel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507204"/>
  </w:style>
  <w:style w:type="paragraph" w:customStyle="1" w:styleId="paragraf">
    <w:name w:val="paragraf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507204"/>
  </w:style>
  <w:style w:type="paragraph" w:customStyle="1" w:styleId="stk2">
    <w:name w:val="stk2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507204"/>
  </w:style>
  <w:style w:type="paragraph" w:customStyle="1" w:styleId="liste1">
    <w:name w:val="liste1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507204"/>
  </w:style>
  <w:style w:type="paragraph" w:customStyle="1" w:styleId="paragrafgruppeoverskrift">
    <w:name w:val="paragrafgruppeoverskrift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givet">
    <w:name w:val="givet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507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BE3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BE3201"/>
    <w:rPr>
      <w:rFonts w:ascii="Segoe UI" w:hAnsi="Segoe UI" w:cs="Segoe UI"/>
      <w:sz w:val="18"/>
      <w:szCs w:val="18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BE3201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BE3201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BE3201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BE3201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BE320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0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5</Pages>
  <Words>1415</Words>
  <Characters>8632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10027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Schultz</dc:creator>
  <cp:keywords/>
  <dc:description/>
  <cp:lastModifiedBy>Pernille Leth</cp:lastModifiedBy>
  <cp:revision>21</cp:revision>
  <dcterms:created xsi:type="dcterms:W3CDTF">2024-03-12T06:02:00Z</dcterms:created>
  <dcterms:modified xsi:type="dcterms:W3CDTF">2024-10-11T09:10:00Z</dcterms:modified>
</cp:coreProperties>
</file>